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BD7DA" w14:textId="5AF4C70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00F17C5C">
        <w:rPr>
          <w:color w:val="000000" w:themeColor="text1"/>
        </w:rPr>
        <w:t xml:space="preserve"> </w:t>
      </w:r>
      <w:bookmarkEnd w:id="0"/>
      <w:bookmarkEnd w:id="1"/>
      <w:bookmarkEnd w:id="2"/>
      <w:bookmarkEnd w:id="3"/>
      <w:r w:rsidR="007736D3">
        <w:rPr>
          <w:color w:val="000000" w:themeColor="text1"/>
        </w:rPr>
        <w:t>11</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0684E49" w14:textId="77777777" w:rsidR="00BB034B" w:rsidRDefault="00BB034B" w:rsidP="008C1FC5">
      <w:pPr>
        <w:rPr>
          <w:rFonts w:ascii="Arial" w:hAnsi="Arial" w:cs="Arial"/>
          <w:b/>
          <w:sz w:val="22"/>
          <w:szCs w:val="22"/>
          <w:lang w:val="en-GB"/>
        </w:rPr>
      </w:pPr>
    </w:p>
    <w:p w14:paraId="4C3FCE84" w14:textId="77777777" w:rsidR="00F17C5C" w:rsidRDefault="00296527" w:rsidP="00AA47C9">
      <w:pPr>
        <w:ind w:firstLine="426"/>
        <w:rPr>
          <w:ins w:id="4" w:author="Giulio Stefano Ravot" w:date="2024-07-17T14:04:00Z"/>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30594CC1" w14:textId="49A7FA72"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headerReference w:type="even" r:id="rId10"/>
      <w:headerReference w:type="default" r:id="rId11"/>
      <w:footerReference w:type="even" r:id="rId12"/>
      <w:footerReference w:type="default" r:id="rId13"/>
      <w:headerReference w:type="first" r:id="rId14"/>
      <w:footerReference w:type="first" r:id="rId15"/>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070D" w14:textId="77777777" w:rsidR="00774662" w:rsidRDefault="00774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7351" w14:textId="77777777" w:rsidR="00AA47C9" w:rsidRDefault="00AA47C9">
    <w:pPr>
      <w:pStyle w:val="Footer"/>
      <w:rPr>
        <w:rFonts w:ascii="Arial" w:hAnsi="Arial" w:cs="Arial"/>
        <w:sz w:val="16"/>
        <w:szCs w:val="16"/>
      </w:rPr>
    </w:pPr>
  </w:p>
  <w:p w14:paraId="1E4E36A7" w14:textId="66EC62D1" w:rsidR="00AA47C9" w:rsidRPr="00F17C5C" w:rsidRDefault="00774662" w:rsidP="00F17C5C">
    <w:pPr>
      <w:pStyle w:val="Footer"/>
      <w:rPr>
        <w:rFonts w:ascii="Arial" w:hAnsi="Arial" w:cs="Arial"/>
        <w:sz w:val="16"/>
        <w:szCs w:val="16"/>
      </w:rPr>
    </w:pPr>
    <w:r w:rsidRPr="00774662">
      <w:rPr>
        <w:rFonts w:ascii="Arial" w:hAnsi="Arial" w:cs="Arial"/>
        <w:color w:val="000000"/>
        <w:sz w:val="16"/>
        <w:szCs w:val="16"/>
      </w:rPr>
      <w:t>ENISA/2025/OP/0001 (F-OSA-25-T02)</w:t>
    </w:r>
    <w:r>
      <w:rPr>
        <w:rFonts w:ascii="Arial" w:hAnsi="Arial" w:cs="Arial"/>
        <w:color w:val="000000"/>
        <w:sz w:val="16"/>
        <w:szCs w:val="16"/>
      </w:rPr>
      <w:t>-</w:t>
    </w:r>
    <w:r w:rsidR="007736D3">
      <w:rPr>
        <w:rFonts w:ascii="Arial" w:hAnsi="Arial" w:cs="Arial"/>
        <w:color w:val="000000"/>
        <w:sz w:val="16"/>
        <w:szCs w:val="16"/>
      </w:rPr>
      <w:t xml:space="preserve"> Implementation of the Single Reporting Platform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4EAD" w14:textId="77777777" w:rsidR="00774662" w:rsidRDefault="00774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F006B" w14:textId="77777777" w:rsidR="00774662" w:rsidRDefault="00774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3D2C" w14:textId="77777777" w:rsidR="00774662" w:rsidRDefault="007746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2036" w14:textId="77777777" w:rsidR="00774662" w:rsidRDefault="00774662">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lio Stefano Ravot">
    <w15:presenceInfo w15:providerId="AD" w15:userId="S::GiulioStefano.Ravot@enisa.europa.eu::e2aabdf9-b8c7-481d-ac97-1bd491d9f2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527"/>
    <w:rsid w:val="000B1152"/>
    <w:rsid w:val="000F7CEF"/>
    <w:rsid w:val="00182985"/>
    <w:rsid w:val="00190C2C"/>
    <w:rsid w:val="001B30C2"/>
    <w:rsid w:val="00203E9B"/>
    <w:rsid w:val="00276189"/>
    <w:rsid w:val="00296527"/>
    <w:rsid w:val="002D1E4E"/>
    <w:rsid w:val="00335534"/>
    <w:rsid w:val="004424ED"/>
    <w:rsid w:val="004463F4"/>
    <w:rsid w:val="004715BE"/>
    <w:rsid w:val="004F0333"/>
    <w:rsid w:val="00540B84"/>
    <w:rsid w:val="005A0765"/>
    <w:rsid w:val="0075794A"/>
    <w:rsid w:val="0077269F"/>
    <w:rsid w:val="007736D3"/>
    <w:rsid w:val="00774662"/>
    <w:rsid w:val="008838F0"/>
    <w:rsid w:val="008C1FC5"/>
    <w:rsid w:val="00910A07"/>
    <w:rsid w:val="00A800B4"/>
    <w:rsid w:val="00AA47C9"/>
    <w:rsid w:val="00BB034B"/>
    <w:rsid w:val="00BC7CF6"/>
    <w:rsid w:val="00C70D32"/>
    <w:rsid w:val="00C82097"/>
    <w:rsid w:val="00D23E13"/>
    <w:rsid w:val="00D569D9"/>
    <w:rsid w:val="00DD2187"/>
    <w:rsid w:val="00E01F70"/>
    <w:rsid w:val="00E24D32"/>
    <w:rsid w:val="00E372D8"/>
    <w:rsid w:val="00E66EB0"/>
    <w:rsid w:val="00F17C5C"/>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91837-DEA8-4B6A-86A1-0CE81C2BA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3.xml><?xml version="1.0" encoding="utf-8"?>
<ds:datastoreItem xmlns:ds="http://schemas.openxmlformats.org/officeDocument/2006/customXml" ds:itemID="{C07016B2-B66E-4634-A10B-40E448AFBF2F}">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ae84e969-150c-451c-a1c7-14077f2cb4fa"/>
    <ds:schemaRef ds:uri="http://www.w3.org/XML/1998/namespace"/>
    <ds:schemaRef ds:uri="http://purl.org/dc/dcmitype/"/>
  </ds:schemaRefs>
</ds:datastoreItem>
</file>

<file path=customXml/itemProps4.xml><?xml version="1.0" encoding="utf-8"?>
<ds:datastoreItem xmlns:ds="http://schemas.openxmlformats.org/officeDocument/2006/customXml" ds:itemID="{40B49EBD-19C6-42D7-B4F2-DFACADF2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Stefano Ravot</dc:creator>
  <cp:keywords/>
  <dc:description/>
  <cp:lastModifiedBy>Sotirios Daniil</cp:lastModifiedBy>
  <cp:revision>3</cp:revision>
  <dcterms:created xsi:type="dcterms:W3CDTF">2025-02-02T14:10:00Z</dcterms:created>
  <dcterms:modified xsi:type="dcterms:W3CDTF">2025-02-05T21:28:00Z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